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6E903" w14:textId="77777777" w:rsidR="00687801" w:rsidRPr="00687801" w:rsidRDefault="00CE16D7" w:rsidP="00CE16D7">
      <w:pPr>
        <w:pStyle w:val="berschrift1"/>
        <w:numPr>
          <w:ilvl w:val="0"/>
          <w:numId w:val="0"/>
        </w:numPr>
        <w:ind w:left="432"/>
      </w:pPr>
      <w:bookmarkStart w:id="0" w:name="_GoBack"/>
      <w:bookmarkEnd w:id="0"/>
      <w:r>
        <w:t>Teasertext Kognitive Aktivierung</w:t>
      </w:r>
    </w:p>
    <w:p w14:paraId="42F5CDAA" w14:textId="77777777" w:rsidR="00CE16D7" w:rsidRDefault="00CE16D7" w:rsidP="00CE16D7"/>
    <w:p w14:paraId="6ADFC7B9" w14:textId="3FD7FD7F" w:rsidR="00CE16D7" w:rsidRPr="00AD3FD5" w:rsidRDefault="00CE16D7" w:rsidP="00CE16D7">
      <w:pPr>
        <w:rPr>
          <w:rFonts w:eastAsia="Times New Roman"/>
          <w:strike/>
          <w:color w:val="000000" w:themeColor="text1"/>
        </w:rPr>
      </w:pPr>
      <w:r>
        <w:rPr>
          <w:rFonts w:eastAsia="Times New Roman"/>
        </w:rPr>
        <w:t xml:space="preserve">Mündige Bürgerinnen und Bürgern, die demokratisch denken, handeln und demokratische Grundwerte vertreten, sind das große Ziel des </w:t>
      </w:r>
      <w:ins w:id="1" w:author="Microsoft Office-Benutzer" w:date="2024-07-19T08:51:00Z">
        <w:r w:rsidR="00DA5DDF">
          <w:rPr>
            <w:rFonts w:eastAsia="Times New Roman"/>
          </w:rPr>
          <w:t xml:space="preserve">Fachs </w:t>
        </w:r>
      </w:ins>
      <w:r>
        <w:rPr>
          <w:rFonts w:eastAsia="Times New Roman"/>
        </w:rPr>
        <w:t>Gemeinschaftskunde</w:t>
      </w:r>
      <w:del w:id="2" w:author="Microsoft Office-Benutzer" w:date="2024-07-19T08:52:00Z">
        <w:r w:rsidDel="00DA5DDF">
          <w:rPr>
            <w:rFonts w:eastAsia="Times New Roman"/>
          </w:rPr>
          <w:delText>unterrichts</w:delText>
        </w:r>
      </w:del>
      <w:r>
        <w:rPr>
          <w:rFonts w:eastAsia="Times New Roman"/>
        </w:rPr>
        <w:t>. Im Unterricht selbst wird dies durch</w:t>
      </w:r>
      <w:del w:id="3" w:author="Microsoft Office-Benutzer" w:date="2024-07-19T08:52:00Z">
        <w:r w:rsidDel="00DA5DDF">
          <w:rPr>
            <w:rFonts w:eastAsia="Times New Roman"/>
          </w:rPr>
          <w:delText xml:space="preserve"> ein</w:delText>
        </w:r>
      </w:del>
      <w:r>
        <w:rPr>
          <w:rFonts w:eastAsia="Times New Roman"/>
        </w:rPr>
        <w:t xml:space="preserve"> niveaugerechte</w:t>
      </w:r>
      <w:del w:id="4" w:author="Microsoft Office-Benutzer" w:date="2024-07-19T08:52:00Z">
        <w:r w:rsidDel="00DA5DDF">
          <w:rPr>
            <w:rFonts w:eastAsia="Times New Roman"/>
          </w:rPr>
          <w:delText>s</w:delText>
        </w:r>
      </w:del>
      <w:r>
        <w:rPr>
          <w:rFonts w:eastAsia="Times New Roman"/>
        </w:rPr>
        <w:t xml:space="preserve"> Lernangebot</w:t>
      </w:r>
      <w:ins w:id="5" w:author="Microsoft Office-Benutzer" w:date="2024-07-19T08:52:00Z">
        <w:r w:rsidR="00DA5DDF">
          <w:rPr>
            <w:rFonts w:eastAsia="Times New Roman"/>
          </w:rPr>
          <w:t>e</w:t>
        </w:r>
      </w:ins>
      <w:r>
        <w:rPr>
          <w:rFonts w:eastAsia="Times New Roman"/>
        </w:rPr>
        <w:t xml:space="preserve"> erreicht, in de</w:t>
      </w:r>
      <w:ins w:id="6" w:author="Microsoft Office-Benutzer" w:date="2024-07-19T08:52:00Z">
        <w:r w:rsidR="00DA5DDF">
          <w:rPr>
            <w:rFonts w:eastAsia="Times New Roman"/>
          </w:rPr>
          <w:t>nen</w:t>
        </w:r>
      </w:ins>
      <w:del w:id="7" w:author="Microsoft Office-Benutzer" w:date="2024-07-19T08:52:00Z">
        <w:r w:rsidDel="00DA5DDF">
          <w:rPr>
            <w:rFonts w:eastAsia="Times New Roman"/>
          </w:rPr>
          <w:delText>m</w:delText>
        </w:r>
      </w:del>
      <w:r>
        <w:rPr>
          <w:rFonts w:eastAsia="Times New Roman"/>
        </w:rPr>
        <w:t xml:space="preserve"> die Lernenden aktiv Kompetenzen aufbauen, um die zunehmend komplexe politische und gesellschaftliche Welt analysieren und beurteilen zu können. Darauf </w:t>
      </w:r>
      <w:r w:rsidRPr="00AD3FD5">
        <w:rPr>
          <w:rFonts w:eastAsia="Times New Roman"/>
          <w:color w:val="000000" w:themeColor="text1"/>
        </w:rPr>
        <w:t>aufbauend kann praktisches Handeln simuliert</w:t>
      </w:r>
      <w:ins w:id="8" w:author="Prof. Dr. Volker Reinhardt" w:date="2024-07-18T16:52:00Z">
        <w:r w:rsidR="000B28E9">
          <w:rPr>
            <w:rFonts w:eastAsia="Times New Roman"/>
            <w:color w:val="000000" w:themeColor="text1"/>
          </w:rPr>
          <w:t xml:space="preserve">, vorbereitet und trainiert </w:t>
        </w:r>
      </w:ins>
      <w:del w:id="9" w:author="Prof. Dr. Volker Reinhardt" w:date="2024-07-18T16:52:00Z">
        <w:r w:rsidRPr="00AD3FD5" w:rsidDel="000B28E9">
          <w:rPr>
            <w:rFonts w:eastAsia="Times New Roman"/>
            <w:color w:val="000000" w:themeColor="text1"/>
          </w:rPr>
          <w:delText xml:space="preserve"> </w:delText>
        </w:r>
      </w:del>
      <w:r w:rsidRPr="00AD3FD5">
        <w:rPr>
          <w:rFonts w:eastAsia="Times New Roman"/>
          <w:color w:val="000000" w:themeColor="text1"/>
        </w:rPr>
        <w:t xml:space="preserve">werden und die Lernenden </w:t>
      </w:r>
      <w:ins w:id="10" w:author="Prof. Dr. Volker Reinhardt" w:date="2024-07-18T16:53:00Z">
        <w:r w:rsidR="000B28E9">
          <w:rPr>
            <w:rFonts w:eastAsia="Times New Roman"/>
            <w:color w:val="000000" w:themeColor="text1"/>
          </w:rPr>
          <w:t>können dadurch</w:t>
        </w:r>
      </w:ins>
      <w:del w:id="11" w:author="Prof. Dr. Volker Reinhardt" w:date="2024-07-18T16:53:00Z">
        <w:r w:rsidRPr="00AD3FD5" w:rsidDel="000B28E9">
          <w:rPr>
            <w:rFonts w:eastAsia="Times New Roman"/>
            <w:color w:val="000000" w:themeColor="text1"/>
          </w:rPr>
          <w:delText>somit</w:delText>
        </w:r>
      </w:del>
      <w:r w:rsidRPr="00AD3FD5">
        <w:rPr>
          <w:rFonts w:eastAsia="Times New Roman"/>
          <w:color w:val="000000" w:themeColor="text1"/>
        </w:rPr>
        <w:t xml:space="preserve"> Handlungskompetenzen aufbauen. Ein hohes Maß an kognitiver Aktivierung im zielgerichteten Lernprozess regt</w:t>
      </w:r>
      <w:del w:id="12" w:author="Microsoft Office-Benutzer" w:date="2024-07-19T08:51:00Z">
        <w:r w:rsidRPr="00AD3FD5" w:rsidDel="00DA5DDF">
          <w:rPr>
            <w:rFonts w:eastAsia="Times New Roman"/>
            <w:color w:val="000000" w:themeColor="text1"/>
          </w:rPr>
          <w:delText xml:space="preserve"> </w:delText>
        </w:r>
      </w:del>
      <w:del w:id="13" w:author="Microsoft Office-Benutzer" w:date="2024-07-19T08:50:00Z">
        <w:r w:rsidRPr="00AD3FD5" w:rsidDel="00DA5DDF">
          <w:rPr>
            <w:rFonts w:eastAsia="Times New Roman"/>
            <w:color w:val="000000" w:themeColor="text1"/>
          </w:rPr>
          <w:delText xml:space="preserve">die Jugendlichen </w:delText>
        </w:r>
      </w:del>
      <w:del w:id="14" w:author="Microsoft Office-Benutzer" w:date="2024-07-19T08:51:00Z">
        <w:r w:rsidRPr="00AD3FD5" w:rsidDel="00DA5DDF">
          <w:rPr>
            <w:rFonts w:eastAsia="Times New Roman"/>
            <w:color w:val="000000" w:themeColor="text1"/>
          </w:rPr>
          <w:delText>dazu</w:delText>
        </w:r>
      </w:del>
      <w:r w:rsidRPr="00AD3FD5">
        <w:rPr>
          <w:rFonts w:eastAsia="Times New Roman"/>
          <w:color w:val="000000" w:themeColor="text1"/>
        </w:rPr>
        <w:t xml:space="preserve"> an, Zusammenhänge zu erkennen, Fragen zu stellen und </w:t>
      </w:r>
      <w:del w:id="15" w:author="Microsoft Office-Benutzer" w:date="2024-07-19T08:51:00Z">
        <w:r w:rsidRPr="00AD3FD5" w:rsidDel="00DA5DDF">
          <w:rPr>
            <w:rFonts w:eastAsia="Times New Roman"/>
            <w:color w:val="000000" w:themeColor="text1"/>
          </w:rPr>
          <w:delText xml:space="preserve">ihr </w:delText>
        </w:r>
      </w:del>
      <w:r w:rsidRPr="00AD3FD5">
        <w:rPr>
          <w:rFonts w:eastAsia="Times New Roman"/>
          <w:color w:val="000000" w:themeColor="text1"/>
        </w:rPr>
        <w:t xml:space="preserve">Wissen in neuen Kontexten anzuwenden. </w:t>
      </w:r>
    </w:p>
    <w:p w14:paraId="25FE03A9" w14:textId="77777777" w:rsidR="00CE16D7" w:rsidRPr="00CE16D7" w:rsidRDefault="00CE16D7" w:rsidP="00CE16D7"/>
    <w:sectPr w:rsidR="00CE16D7" w:rsidRPr="00CE16D7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AAC71" w14:textId="77777777" w:rsidR="00313CCB" w:rsidRDefault="00313CCB" w:rsidP="00263F44">
      <w:r>
        <w:separator/>
      </w:r>
    </w:p>
  </w:endnote>
  <w:endnote w:type="continuationSeparator" w:id="0">
    <w:p w14:paraId="0E9D1318" w14:textId="77777777" w:rsidR="00313CCB" w:rsidRDefault="00313CC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F11FD" w14:textId="24CF6CEE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ins w:id="16" w:author="bruser1729" w:date="2024-07-31T16:45:00Z">
      <w:r w:rsidR="006D0410">
        <w:rPr>
          <w:noProof/>
          <w:sz w:val="20"/>
          <w:szCs w:val="20"/>
        </w:rPr>
        <w:t>31.07.2024</w:t>
      </w:r>
    </w:ins>
    <w:ins w:id="17" w:author="Microsoft Office-Benutzer" w:date="2024-07-19T08:47:00Z">
      <w:del w:id="18" w:author="bruser1729" w:date="2024-07-31T16:45:00Z">
        <w:r w:rsidR="00791285" w:rsidDel="006D0410">
          <w:rPr>
            <w:noProof/>
            <w:sz w:val="20"/>
            <w:szCs w:val="20"/>
          </w:rPr>
          <w:delText>19.07.24</w:delText>
        </w:r>
      </w:del>
    </w:ins>
    <w:del w:id="19" w:author="bruser1729" w:date="2024-07-31T16:45:00Z">
      <w:r w:rsidR="003043F1" w:rsidDel="006D0410">
        <w:rPr>
          <w:noProof/>
          <w:sz w:val="20"/>
          <w:szCs w:val="20"/>
        </w:rPr>
        <w:delText>18.07.2024</w:delText>
      </w:r>
    </w:del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6D0410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14:paraId="5E21DD91" w14:textId="77777777" w:rsidR="0087073B" w:rsidRDefault="008707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C3C5D" w14:textId="77777777" w:rsidR="00313CCB" w:rsidRDefault="00313CCB" w:rsidP="00263F44">
      <w:r>
        <w:separator/>
      </w:r>
    </w:p>
  </w:footnote>
  <w:footnote w:type="continuationSeparator" w:id="0">
    <w:p w14:paraId="4F593B6D" w14:textId="77777777" w:rsidR="00313CCB" w:rsidRDefault="00313CC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AD70F" w14:textId="77777777"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52DCBB71" wp14:editId="790FBCFB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2"/>
  </w:num>
  <w:num w:numId="9">
    <w:abstractNumId w:val="12"/>
  </w:num>
  <w:num w:numId="10">
    <w:abstractNumId w:val="22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15"/>
  </w:num>
  <w:num w:numId="16">
    <w:abstractNumId w:val="23"/>
  </w:num>
  <w:num w:numId="17">
    <w:abstractNumId w:val="11"/>
  </w:num>
  <w:num w:numId="18">
    <w:abstractNumId w:val="18"/>
  </w:num>
  <w:num w:numId="19">
    <w:abstractNumId w:val="2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4"/>
  </w:num>
  <w:num w:numId="34">
    <w:abstractNumId w:val="18"/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rof. Dr. Volker Reinhardt">
    <w15:presenceInfo w15:providerId="AD" w15:userId="S::volker.reinhardt@ph-freiburg.de::6d5c2f6e-631b-4c29-a483-15c29fcd9a22"/>
  </w15:person>
  <w15:person w15:author="bruser1729">
    <w15:presenceInfo w15:providerId="None" w15:userId="bruser17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D7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B28E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43F1"/>
    <w:rsid w:val="00307652"/>
    <w:rsid w:val="00311C43"/>
    <w:rsid w:val="00313CCB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C428B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0410"/>
    <w:rsid w:val="006D7A4A"/>
    <w:rsid w:val="00705C1A"/>
    <w:rsid w:val="00747952"/>
    <w:rsid w:val="007566E6"/>
    <w:rsid w:val="00766DC2"/>
    <w:rsid w:val="00791285"/>
    <w:rsid w:val="007A0885"/>
    <w:rsid w:val="007A1BAD"/>
    <w:rsid w:val="007A5904"/>
    <w:rsid w:val="007B2DCA"/>
    <w:rsid w:val="007B5295"/>
    <w:rsid w:val="007B6059"/>
    <w:rsid w:val="007C2736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073B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2702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0FED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CE16D7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A5DDF"/>
    <w:rsid w:val="00DD03E6"/>
    <w:rsid w:val="00DD0775"/>
    <w:rsid w:val="00DD3ABE"/>
    <w:rsid w:val="00DE41D6"/>
    <w:rsid w:val="00DE7F37"/>
    <w:rsid w:val="00DF3834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BF639A"/>
  <w15:chartTrackingRefBased/>
  <w15:docId w15:val="{1F41C408-137E-A241-99CB-0A492BA1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B28E9"/>
    <w:pPr>
      <w:spacing w:line="240" w:lineRule="auto"/>
    </w:pPr>
    <w:rPr>
      <w:rFonts w:ascii="Gudea" w:hAnsi="Gude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41D497BB-36EA-4BE2-8D7F-B7AD34CD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Amiri, Frederike (ZSL)</cp:lastModifiedBy>
  <cp:revision>2</cp:revision>
  <dcterms:created xsi:type="dcterms:W3CDTF">2024-07-31T14:45:00Z</dcterms:created>
  <dcterms:modified xsi:type="dcterms:W3CDTF">2024-07-31T14:45:00Z</dcterms:modified>
</cp:coreProperties>
</file>